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024D" w:rsidRPr="0014024D" w:rsidRDefault="0014024D" w:rsidP="0014024D">
      <w:pPr>
        <w:spacing w:after="0" w:line="240" w:lineRule="auto"/>
        <w:rPr>
          <w:rFonts w:ascii="Times New Roman" w:eastAsia="Times New Roman" w:hAnsi="Times New Roman"/>
          <w:sz w:val="24"/>
          <w:szCs w:val="24"/>
        </w:rPr>
      </w:pPr>
      <w:r w:rsidRPr="0014024D">
        <w:rPr>
          <w:rFonts w:ascii="Times New Roman" w:eastAsia="Times New Roman" w:hAnsi="Times New Roman"/>
          <w:sz w:val="27"/>
          <w:szCs w:val="27"/>
        </w:rPr>
        <w:t>TO THE VIRGINS, TO MAKE MUCH OF TIME.</w:t>
      </w:r>
      <w:r w:rsidRPr="0014024D">
        <w:rPr>
          <w:rFonts w:ascii="Times New Roman" w:eastAsia="Times New Roman" w:hAnsi="Times New Roman"/>
          <w:sz w:val="24"/>
          <w:szCs w:val="24"/>
        </w:rPr>
        <w:br/>
      </w:r>
      <w:r w:rsidR="006C1CA9" w:rsidRPr="0014024D">
        <w:rPr>
          <w:rFonts w:ascii="Times New Roman" w:eastAsia="Times New Roman" w:hAnsi="Times New Roman"/>
          <w:sz w:val="24"/>
          <w:szCs w:val="24"/>
        </w:rPr>
        <w:t>By</w:t>
      </w:r>
      <w:r w:rsidRPr="0014024D">
        <w:rPr>
          <w:rFonts w:ascii="Times New Roman" w:eastAsia="Times New Roman" w:hAnsi="Times New Roman"/>
          <w:sz w:val="24"/>
          <w:szCs w:val="24"/>
        </w:rPr>
        <w:t xml:space="preserve"> Robert Herrick</w:t>
      </w:r>
    </w:p>
    <w:tbl>
      <w:tblPr>
        <w:tblW w:w="0" w:type="auto"/>
        <w:tblCellSpacing w:w="15" w:type="dxa"/>
        <w:tblCellMar>
          <w:top w:w="15" w:type="dxa"/>
          <w:left w:w="15" w:type="dxa"/>
          <w:bottom w:w="15" w:type="dxa"/>
          <w:right w:w="15" w:type="dxa"/>
        </w:tblCellMar>
        <w:tblLook w:val="04A0"/>
      </w:tblPr>
      <w:tblGrid>
        <w:gridCol w:w="3916"/>
      </w:tblGrid>
      <w:tr w:rsidR="0014024D" w:rsidRPr="0014024D">
        <w:trPr>
          <w:tblCellSpacing w:w="15" w:type="dxa"/>
        </w:trPr>
        <w:tc>
          <w:tcPr>
            <w:tcW w:w="0" w:type="auto"/>
            <w:hideMark/>
          </w:tcPr>
          <w:p w:rsidR="0014024D" w:rsidRPr="0014024D" w:rsidRDefault="0014024D" w:rsidP="0014024D">
            <w:pPr>
              <w:spacing w:after="0" w:line="240" w:lineRule="auto"/>
              <w:rPr>
                <w:rFonts w:ascii="Times New Roman" w:eastAsia="Times New Roman" w:hAnsi="Times New Roman"/>
                <w:sz w:val="24"/>
                <w:szCs w:val="24"/>
              </w:rPr>
            </w:pPr>
            <w:r w:rsidRPr="0014024D">
              <w:rPr>
                <w:rFonts w:ascii="Times New Roman" w:eastAsia="Times New Roman" w:hAnsi="Times New Roman"/>
                <w:sz w:val="24"/>
                <w:szCs w:val="24"/>
              </w:rPr>
              <w:br/>
            </w:r>
            <w:r w:rsidRPr="0014024D">
              <w:rPr>
                <w:rFonts w:ascii="Times New Roman" w:eastAsia="Times New Roman" w:hAnsi="Times New Roman"/>
                <w:sz w:val="24"/>
                <w:szCs w:val="24"/>
              </w:rPr>
              <w:br/>
              <w:t>G</w:t>
            </w:r>
            <w:r w:rsidRPr="0014024D">
              <w:rPr>
                <w:rFonts w:ascii="Times New Roman" w:eastAsia="Times New Roman" w:hAnsi="Times New Roman"/>
                <w:sz w:val="20"/>
                <w:szCs w:val="20"/>
              </w:rPr>
              <w:t>ATHER</w:t>
            </w:r>
            <w:r w:rsidRPr="0014024D">
              <w:rPr>
                <w:rFonts w:ascii="Times New Roman" w:eastAsia="Times New Roman" w:hAnsi="Times New Roman"/>
                <w:sz w:val="24"/>
                <w:szCs w:val="24"/>
              </w:rPr>
              <w:t xml:space="preserve"> ye rosebuds while ye may, </w:t>
            </w:r>
            <w:r w:rsidRPr="0014024D">
              <w:rPr>
                <w:rFonts w:ascii="Times New Roman" w:eastAsia="Times New Roman" w:hAnsi="Times New Roman"/>
                <w:sz w:val="24"/>
                <w:szCs w:val="24"/>
              </w:rPr>
              <w:br/>
              <w:t xml:space="preserve">    Old time is still a-flying : </w:t>
            </w:r>
            <w:r w:rsidRPr="0014024D">
              <w:rPr>
                <w:rFonts w:ascii="Times New Roman" w:eastAsia="Times New Roman" w:hAnsi="Times New Roman"/>
                <w:sz w:val="24"/>
                <w:szCs w:val="24"/>
              </w:rPr>
              <w:br/>
              <w:t xml:space="preserve">And this same flower that smiles to-day </w:t>
            </w:r>
            <w:r w:rsidRPr="0014024D">
              <w:rPr>
                <w:rFonts w:ascii="Times New Roman" w:eastAsia="Times New Roman" w:hAnsi="Times New Roman"/>
                <w:sz w:val="24"/>
                <w:szCs w:val="24"/>
              </w:rPr>
              <w:br/>
              <w:t>    To-morrow will be dying.</w:t>
            </w:r>
            <w:r w:rsidRPr="0014024D">
              <w:rPr>
                <w:rFonts w:ascii="Times New Roman" w:eastAsia="Times New Roman" w:hAnsi="Times New Roman"/>
                <w:sz w:val="24"/>
                <w:szCs w:val="24"/>
              </w:rPr>
              <w:br/>
            </w:r>
            <w:r w:rsidRPr="0014024D">
              <w:rPr>
                <w:rFonts w:ascii="Times New Roman" w:eastAsia="Times New Roman" w:hAnsi="Times New Roman"/>
                <w:sz w:val="24"/>
                <w:szCs w:val="24"/>
              </w:rPr>
              <w:br/>
              <w:t xml:space="preserve">The glorious lamp of heaven, the sun, </w:t>
            </w:r>
            <w:r w:rsidRPr="0014024D">
              <w:rPr>
                <w:rFonts w:ascii="Times New Roman" w:eastAsia="Times New Roman" w:hAnsi="Times New Roman"/>
                <w:sz w:val="24"/>
                <w:szCs w:val="24"/>
              </w:rPr>
              <w:br/>
              <w:t>    The higher he's a-getting,</w:t>
            </w:r>
            <w:r w:rsidRPr="0014024D">
              <w:rPr>
                <w:rFonts w:ascii="Times New Roman" w:eastAsia="Times New Roman" w:hAnsi="Times New Roman"/>
                <w:sz w:val="24"/>
                <w:szCs w:val="24"/>
              </w:rPr>
              <w:br/>
              <w:t xml:space="preserve">The sooner will his race be run, </w:t>
            </w:r>
            <w:r w:rsidRPr="0014024D">
              <w:rPr>
                <w:rFonts w:ascii="Times New Roman" w:eastAsia="Times New Roman" w:hAnsi="Times New Roman"/>
                <w:sz w:val="24"/>
                <w:szCs w:val="24"/>
              </w:rPr>
              <w:br/>
              <w:t>    And nearer he's to setting.</w:t>
            </w:r>
            <w:r w:rsidRPr="0014024D">
              <w:rPr>
                <w:rFonts w:ascii="Times New Roman" w:eastAsia="Times New Roman" w:hAnsi="Times New Roman"/>
                <w:sz w:val="24"/>
                <w:szCs w:val="24"/>
              </w:rPr>
              <w:br/>
            </w:r>
            <w:r w:rsidRPr="0014024D">
              <w:rPr>
                <w:rFonts w:ascii="Times New Roman" w:eastAsia="Times New Roman" w:hAnsi="Times New Roman"/>
                <w:sz w:val="24"/>
                <w:szCs w:val="24"/>
              </w:rPr>
              <w:br/>
              <w:t xml:space="preserve">That age is best which is the first, </w:t>
            </w:r>
            <w:r w:rsidRPr="0014024D">
              <w:rPr>
                <w:rFonts w:ascii="Times New Roman" w:eastAsia="Times New Roman" w:hAnsi="Times New Roman"/>
                <w:sz w:val="24"/>
                <w:szCs w:val="24"/>
              </w:rPr>
              <w:br/>
              <w:t xml:space="preserve">    When youth and blood are warmer ; </w:t>
            </w:r>
            <w:r w:rsidRPr="0014024D">
              <w:rPr>
                <w:rFonts w:ascii="Times New Roman" w:eastAsia="Times New Roman" w:hAnsi="Times New Roman"/>
                <w:sz w:val="24"/>
                <w:szCs w:val="24"/>
              </w:rPr>
              <w:br/>
              <w:t xml:space="preserve">But being spent, the worse, and worst </w:t>
            </w:r>
            <w:r w:rsidRPr="0014024D">
              <w:rPr>
                <w:rFonts w:ascii="Times New Roman" w:eastAsia="Times New Roman" w:hAnsi="Times New Roman"/>
                <w:sz w:val="24"/>
                <w:szCs w:val="24"/>
              </w:rPr>
              <w:br/>
              <w:t>    Times still succeed the former.</w:t>
            </w:r>
            <w:r w:rsidRPr="0014024D">
              <w:rPr>
                <w:rFonts w:ascii="Times New Roman" w:eastAsia="Times New Roman" w:hAnsi="Times New Roman"/>
                <w:sz w:val="24"/>
                <w:szCs w:val="24"/>
              </w:rPr>
              <w:br/>
            </w:r>
            <w:r w:rsidRPr="0014024D">
              <w:rPr>
                <w:rFonts w:ascii="Times New Roman" w:eastAsia="Times New Roman" w:hAnsi="Times New Roman"/>
                <w:sz w:val="24"/>
                <w:szCs w:val="24"/>
              </w:rPr>
              <w:br/>
              <w:t xml:space="preserve">Then be not coy, but use your time, </w:t>
            </w:r>
            <w:r w:rsidRPr="0014024D">
              <w:rPr>
                <w:rFonts w:ascii="Times New Roman" w:eastAsia="Times New Roman" w:hAnsi="Times New Roman"/>
                <w:sz w:val="24"/>
                <w:szCs w:val="24"/>
              </w:rPr>
              <w:br/>
              <w:t xml:space="preserve">    And while ye may go marry : </w:t>
            </w:r>
            <w:r w:rsidRPr="0014024D">
              <w:rPr>
                <w:rFonts w:ascii="Times New Roman" w:eastAsia="Times New Roman" w:hAnsi="Times New Roman"/>
                <w:sz w:val="24"/>
                <w:szCs w:val="24"/>
              </w:rPr>
              <w:br/>
              <w:t xml:space="preserve">For having lost but once your prime </w:t>
            </w:r>
            <w:r w:rsidRPr="0014024D">
              <w:rPr>
                <w:rFonts w:ascii="Times New Roman" w:eastAsia="Times New Roman" w:hAnsi="Times New Roman"/>
                <w:sz w:val="24"/>
                <w:szCs w:val="24"/>
              </w:rPr>
              <w:br/>
              <w:t>    You may for ever tarry.</w:t>
            </w:r>
          </w:p>
        </w:tc>
      </w:tr>
    </w:tbl>
    <w:p w:rsidR="00A218D5" w:rsidRDefault="00A218D5" w:rsidP="003C689A"/>
    <w:p w:rsidR="003C689A" w:rsidRDefault="003C689A" w:rsidP="003C689A"/>
    <w:p w:rsidR="00477638" w:rsidRDefault="00477638" w:rsidP="000B415C">
      <w:pPr>
        <w:ind w:firstLine="720"/>
      </w:pPr>
    </w:p>
    <w:p w:rsidR="00477638" w:rsidRDefault="00477638" w:rsidP="000B415C">
      <w:pPr>
        <w:ind w:firstLine="720"/>
      </w:pPr>
    </w:p>
    <w:p w:rsidR="00477638" w:rsidRDefault="00477638" w:rsidP="000B415C">
      <w:pPr>
        <w:ind w:firstLine="720"/>
      </w:pPr>
    </w:p>
    <w:p w:rsidR="00477638" w:rsidRDefault="00477638" w:rsidP="000B415C">
      <w:pPr>
        <w:ind w:firstLine="720"/>
      </w:pPr>
    </w:p>
    <w:p w:rsidR="00477638" w:rsidRDefault="00477638" w:rsidP="000B415C">
      <w:pPr>
        <w:ind w:firstLine="720"/>
      </w:pPr>
    </w:p>
    <w:p w:rsidR="00477638" w:rsidRDefault="00477638" w:rsidP="000B415C">
      <w:pPr>
        <w:ind w:firstLine="720"/>
      </w:pPr>
    </w:p>
    <w:p w:rsidR="00477638" w:rsidRDefault="00477638" w:rsidP="000B415C">
      <w:pPr>
        <w:ind w:firstLine="720"/>
      </w:pPr>
    </w:p>
    <w:p w:rsidR="00477638" w:rsidRDefault="00477638" w:rsidP="000B415C">
      <w:pPr>
        <w:ind w:firstLine="720"/>
      </w:pPr>
    </w:p>
    <w:p w:rsidR="00477638" w:rsidRDefault="00477638" w:rsidP="000B415C">
      <w:pPr>
        <w:ind w:firstLine="720"/>
      </w:pPr>
    </w:p>
    <w:p w:rsidR="00477638" w:rsidRDefault="00477638" w:rsidP="000B415C">
      <w:pPr>
        <w:ind w:firstLine="720"/>
      </w:pPr>
    </w:p>
    <w:p w:rsidR="00477638" w:rsidRDefault="00477638" w:rsidP="00477638"/>
    <w:p w:rsidR="00477638" w:rsidRDefault="00477638" w:rsidP="00477638">
      <w:pPr>
        <w:spacing w:after="0" w:line="480" w:lineRule="auto"/>
      </w:pPr>
      <w:commentRangeStart w:id="0"/>
      <w:r>
        <w:lastRenderedPageBreak/>
        <w:t>Nathan Brinling</w:t>
      </w:r>
      <w:commentRangeEnd w:id="0"/>
      <w:r w:rsidR="00D8693E">
        <w:rPr>
          <w:rStyle w:val="CommentReference"/>
        </w:rPr>
        <w:commentReference w:id="0"/>
      </w:r>
    </w:p>
    <w:p w:rsidR="00477638" w:rsidRDefault="00477638" w:rsidP="00477638">
      <w:pPr>
        <w:spacing w:after="0" w:line="480" w:lineRule="auto"/>
      </w:pPr>
      <w:r>
        <w:t>AP Literature and Composition</w:t>
      </w:r>
    </w:p>
    <w:p w:rsidR="00477638" w:rsidRDefault="00477638" w:rsidP="00477638">
      <w:pPr>
        <w:spacing w:after="0" w:line="480" w:lineRule="auto"/>
      </w:pPr>
      <w:r>
        <w:t>10 December 2009</w:t>
      </w:r>
    </w:p>
    <w:p w:rsidR="00477638" w:rsidRDefault="00477638" w:rsidP="00477638">
      <w:pPr>
        <w:spacing w:after="0" w:line="480" w:lineRule="auto"/>
        <w:jc w:val="center"/>
      </w:pPr>
      <w:r>
        <w:t>Explication</w:t>
      </w:r>
    </w:p>
    <w:p w:rsidR="008F721F" w:rsidRDefault="009C3A19" w:rsidP="00477638">
      <w:pPr>
        <w:spacing w:after="0" w:line="480" w:lineRule="auto"/>
        <w:ind w:firstLine="720"/>
      </w:pPr>
      <w:r>
        <w:t xml:space="preserve">During childhood, it is difficult to realize that every day is precious and time is limited.  There is a limited amount of time that people have to live.  </w:t>
      </w:r>
      <w:r w:rsidR="008F721F">
        <w:t xml:space="preserve">As a person gets older, certain tasks become harder to accomplish.  </w:t>
      </w:r>
      <w:r w:rsidR="006C22A4">
        <w:t xml:space="preserve">“Carpe </w:t>
      </w:r>
      <w:r w:rsidR="006C22A4" w:rsidRPr="00D96296">
        <w:rPr>
          <w:highlight w:val="yellow"/>
        </w:rPr>
        <w:t>Diem” literally translates to seize</w:t>
      </w:r>
      <w:r w:rsidR="006C22A4">
        <w:t xml:space="preserve"> the day. </w:t>
      </w:r>
      <w:commentRangeStart w:id="1"/>
      <w:r>
        <w:t xml:space="preserve"> </w:t>
      </w:r>
      <w:commentRangeEnd w:id="1"/>
      <w:r w:rsidR="0007657D">
        <w:rPr>
          <w:rStyle w:val="CommentReference"/>
        </w:rPr>
        <w:commentReference w:id="1"/>
      </w:r>
      <w:r>
        <w:t xml:space="preserve">  </w:t>
      </w:r>
      <w:r w:rsidR="008F721F">
        <w:t>Wasting time is a terrible mistake because time is invaluable and can never be taken back</w:t>
      </w:r>
      <w:r w:rsidR="008F721F" w:rsidRPr="006C22A4">
        <w:rPr>
          <w:highlight w:val="yellow"/>
        </w:rPr>
        <w:t xml:space="preserve">.  </w:t>
      </w:r>
      <w:commentRangeStart w:id="2"/>
      <w:r w:rsidR="00740EF5" w:rsidRPr="006C22A4">
        <w:rPr>
          <w:highlight w:val="yellow"/>
        </w:rPr>
        <w:t xml:space="preserve"> </w:t>
      </w:r>
      <w:commentRangeEnd w:id="2"/>
      <w:r w:rsidR="0007657D" w:rsidRPr="006C22A4">
        <w:rPr>
          <w:rStyle w:val="CommentReference"/>
          <w:highlight w:val="yellow"/>
        </w:rPr>
        <w:commentReference w:id="2"/>
      </w:r>
      <w:r w:rsidR="00740EF5" w:rsidRPr="006C22A4">
        <w:rPr>
          <w:highlight w:val="yellow"/>
        </w:rPr>
        <w:t>“To</w:t>
      </w:r>
      <w:r w:rsidR="00740EF5">
        <w:t xml:space="preserve"> the Virgins, to Make Much of Time” </w:t>
      </w:r>
      <w:r w:rsidR="00AD2130">
        <w:t>urg</w:t>
      </w:r>
      <w:r w:rsidR="00477638">
        <w:t>es</w:t>
      </w:r>
      <w:r w:rsidR="00740EF5">
        <w:t xml:space="preserve"> youth to start living their lives as if today is their last day to live.  </w:t>
      </w:r>
      <w:r w:rsidR="0014024D">
        <w:t xml:space="preserve">The poem “To the Virgins, to Make Much of Time” uses allusion, metaphor, and rhyme to explain that if </w:t>
      </w:r>
      <w:commentRangeStart w:id="3"/>
      <w:r w:rsidR="0014024D">
        <w:t xml:space="preserve"> </w:t>
      </w:r>
      <w:commentRangeEnd w:id="3"/>
      <w:r w:rsidR="0007657D">
        <w:rPr>
          <w:rStyle w:val="CommentReference"/>
        </w:rPr>
        <w:commentReference w:id="3"/>
      </w:r>
      <w:r w:rsidR="006C22A4">
        <w:t xml:space="preserve"> </w:t>
      </w:r>
      <w:r w:rsidR="006C22A4" w:rsidRPr="006C22A4">
        <w:rPr>
          <w:highlight w:val="yellow"/>
        </w:rPr>
        <w:t xml:space="preserve">one </w:t>
      </w:r>
      <w:r w:rsidR="0014024D" w:rsidRPr="006C22A4">
        <w:rPr>
          <w:highlight w:val="yellow"/>
        </w:rPr>
        <w:t>waste</w:t>
      </w:r>
      <w:r w:rsidR="006C22A4" w:rsidRPr="006C22A4">
        <w:rPr>
          <w:highlight w:val="yellow"/>
        </w:rPr>
        <w:t>s their</w:t>
      </w:r>
      <w:r w:rsidR="0014024D">
        <w:t xml:space="preserve"> youth, </w:t>
      </w:r>
      <w:r w:rsidR="006C22A4" w:rsidRPr="006C22A4">
        <w:rPr>
          <w:highlight w:val="yellow"/>
        </w:rPr>
        <w:t>they</w:t>
      </w:r>
      <w:r w:rsidR="0014024D">
        <w:t xml:space="preserve"> may never receive the same opportunities</w:t>
      </w:r>
      <w:r>
        <w:t xml:space="preserve"> as when </w:t>
      </w:r>
      <w:r w:rsidR="006C22A4" w:rsidRPr="006C22A4">
        <w:rPr>
          <w:highlight w:val="yellow"/>
        </w:rPr>
        <w:t>they</w:t>
      </w:r>
      <w:r>
        <w:t xml:space="preserve"> were young.  </w:t>
      </w:r>
      <w:r w:rsidR="0014024D">
        <w:t xml:space="preserve">  </w:t>
      </w:r>
    </w:p>
    <w:p w:rsidR="00133EF1" w:rsidRDefault="008F721F" w:rsidP="004F5C06">
      <w:pPr>
        <w:spacing w:after="0" w:line="480" w:lineRule="auto"/>
        <w:ind w:firstLine="720"/>
      </w:pPr>
      <w:r>
        <w:t>In the poem, there are many metaphors that help to better commun</w:t>
      </w:r>
      <w:r w:rsidR="00740EF5">
        <w:t xml:space="preserve">icate the idea of carpe diem. The first line </w:t>
      </w:r>
      <w:r w:rsidR="00740EF5" w:rsidRPr="00F13CFF">
        <w:rPr>
          <w:highlight w:val="yellow"/>
        </w:rPr>
        <w:t>says</w:t>
      </w:r>
      <w:r w:rsidR="00F13CFF" w:rsidRPr="00F13CFF">
        <w:rPr>
          <w:highlight w:val="yellow"/>
        </w:rPr>
        <w:t>,</w:t>
      </w:r>
      <w:commentRangeStart w:id="4"/>
      <w:r w:rsidR="00740EF5" w:rsidRPr="00F13CFF">
        <w:rPr>
          <w:highlight w:val="yellow"/>
        </w:rPr>
        <w:t xml:space="preserve"> </w:t>
      </w:r>
      <w:commentRangeEnd w:id="4"/>
      <w:r w:rsidR="0007657D" w:rsidRPr="00F13CFF">
        <w:rPr>
          <w:rStyle w:val="CommentReference"/>
          <w:highlight w:val="yellow"/>
        </w:rPr>
        <w:commentReference w:id="4"/>
      </w:r>
      <w:r w:rsidR="00740EF5" w:rsidRPr="00F13CFF">
        <w:rPr>
          <w:highlight w:val="yellow"/>
        </w:rPr>
        <w:t>“G</w:t>
      </w:r>
      <w:r w:rsidR="00D15F42" w:rsidRPr="00F13CFF">
        <w:rPr>
          <w:highlight w:val="yellow"/>
        </w:rPr>
        <w:t>ather</w:t>
      </w:r>
      <w:r w:rsidR="00D15F42">
        <w:t xml:space="preserve"> ye rosebuds while ye may”</w:t>
      </w:r>
      <w:r w:rsidR="00477638">
        <w:t xml:space="preserve"> (1)</w:t>
      </w:r>
      <w:r w:rsidR="00D15F42">
        <w:t>.  Rosebuds are a metaphor for youth.  The narrator is saying th</w:t>
      </w:r>
      <w:r w:rsidR="00477638">
        <w:t>at while one is still young, one</w:t>
      </w:r>
      <w:r w:rsidR="00D15F42">
        <w:t xml:space="preserve"> should accomplish everything </w:t>
      </w:r>
      <w:r w:rsidR="00477638">
        <w:t>he or she</w:t>
      </w:r>
      <w:r w:rsidR="00D15F42">
        <w:t xml:space="preserve"> still can.  </w:t>
      </w:r>
      <w:r w:rsidR="00133EF1">
        <w:t>The rosebuds will only be around for so long, and the narrator is telling a woman to seize the moments that they have together.  In lines three and four, the poem says</w:t>
      </w:r>
      <w:r w:rsidR="00D15F42">
        <w:t xml:space="preserve"> “And this same flower</w:t>
      </w:r>
      <w:r w:rsidR="00477638">
        <w:t xml:space="preserve"> that smiles to-day</w:t>
      </w:r>
      <w:ins w:id="5" w:author=" " w:date="2009-12-12T20:50:00Z">
        <w:r w:rsidR="0007657D">
          <w:t xml:space="preserve"> </w:t>
        </w:r>
      </w:ins>
      <w:r w:rsidR="00155A1D">
        <w:t>/ To</w:t>
      </w:r>
      <w:r w:rsidR="00477638">
        <w:t>-morrow will be dying</w:t>
      </w:r>
      <w:r w:rsidR="00D15F42">
        <w:t>”</w:t>
      </w:r>
      <w:r w:rsidR="00477638">
        <w:t xml:space="preserve"> (3-4).</w:t>
      </w:r>
      <w:r w:rsidR="00D15F42">
        <w:t xml:space="preserve">  This flower is a metaphor for beauty.  Beauty only lasts </w:t>
      </w:r>
      <w:r w:rsidR="009B6553" w:rsidRPr="009B6553">
        <w:rPr>
          <w:highlight w:val="yellow"/>
        </w:rPr>
        <w:t>for a limited time</w:t>
      </w:r>
      <w:commentRangeStart w:id="6"/>
      <w:r w:rsidR="00D15F42" w:rsidRPr="009B6553">
        <w:rPr>
          <w:highlight w:val="yellow"/>
        </w:rPr>
        <w:t xml:space="preserve"> </w:t>
      </w:r>
      <w:commentRangeEnd w:id="6"/>
      <w:r w:rsidR="0007657D" w:rsidRPr="009B6553">
        <w:rPr>
          <w:rStyle w:val="CommentReference"/>
          <w:highlight w:val="yellow"/>
        </w:rPr>
        <w:commentReference w:id="6"/>
      </w:r>
      <w:r w:rsidR="00D15F42">
        <w:t>and while it is here, the narrator suggests that</w:t>
      </w:r>
      <w:r w:rsidR="000B415C">
        <w:t xml:space="preserve"> they he and the virgin mak</w:t>
      </w:r>
      <w:r w:rsidR="00477638">
        <w:t xml:space="preserve">e the most out of the time </w:t>
      </w:r>
      <w:r w:rsidR="000B415C">
        <w:t xml:space="preserve">they have </w:t>
      </w:r>
      <w:r w:rsidR="000B415C" w:rsidRPr="006C22A4">
        <w:rPr>
          <w:highlight w:val="yellow"/>
        </w:rPr>
        <w:t xml:space="preserve">together.  </w:t>
      </w:r>
      <w:commentRangeStart w:id="7"/>
      <w:r w:rsidR="00133EF1" w:rsidRPr="006C22A4">
        <w:rPr>
          <w:highlight w:val="yellow"/>
        </w:rPr>
        <w:t xml:space="preserve">  </w:t>
      </w:r>
      <w:commentRangeEnd w:id="7"/>
      <w:r w:rsidR="0007657D" w:rsidRPr="006C22A4">
        <w:rPr>
          <w:rStyle w:val="CommentReference"/>
          <w:highlight w:val="yellow"/>
        </w:rPr>
        <w:commentReference w:id="7"/>
      </w:r>
      <w:r w:rsidR="00740EF5" w:rsidRPr="006C22A4">
        <w:rPr>
          <w:highlight w:val="yellow"/>
        </w:rPr>
        <w:t>In</w:t>
      </w:r>
      <w:r w:rsidR="00740EF5">
        <w:t xml:space="preserve"> t</w:t>
      </w:r>
      <w:r>
        <w:t>he</w:t>
      </w:r>
      <w:r w:rsidR="00740EF5">
        <w:t xml:space="preserve"> second stanza, the</w:t>
      </w:r>
      <w:r>
        <w:t xml:space="preserve"> sun </w:t>
      </w:r>
      <w:r w:rsidR="00D25846">
        <w:t xml:space="preserve">is a metaphor for life.  </w:t>
      </w:r>
      <w:r w:rsidR="00D15F42">
        <w:t xml:space="preserve">The sun’s course of a day shows the passing of time.  </w:t>
      </w:r>
      <w:r w:rsidR="009D7DF6">
        <w:t xml:space="preserve">The </w:t>
      </w:r>
      <w:r w:rsidR="009D7DF6" w:rsidRPr="009D7DF6">
        <w:rPr>
          <w:highlight w:val="yellow"/>
        </w:rPr>
        <w:t xml:space="preserve">poem compares the </w:t>
      </w:r>
      <w:r w:rsidR="009D7DF6">
        <w:rPr>
          <w:highlight w:val="yellow"/>
        </w:rPr>
        <w:t xml:space="preserve">rising </w:t>
      </w:r>
      <w:r w:rsidR="009D7DF6" w:rsidRPr="009D7DF6">
        <w:rPr>
          <w:highlight w:val="yellow"/>
        </w:rPr>
        <w:t xml:space="preserve">sun to birth and the </w:t>
      </w:r>
      <w:r w:rsidR="009D7DF6">
        <w:rPr>
          <w:highlight w:val="yellow"/>
        </w:rPr>
        <w:t>setting sun</w:t>
      </w:r>
      <w:r w:rsidR="009D7DF6" w:rsidRPr="009D7DF6">
        <w:rPr>
          <w:highlight w:val="yellow"/>
        </w:rPr>
        <w:t xml:space="preserve"> to death. </w:t>
      </w:r>
      <w:r w:rsidR="00D15F42" w:rsidRPr="009D7DF6">
        <w:rPr>
          <w:highlight w:val="yellow"/>
        </w:rPr>
        <w:t xml:space="preserve"> </w:t>
      </w:r>
      <w:commentRangeStart w:id="8"/>
      <w:r w:rsidR="00D15F42" w:rsidRPr="009D7DF6">
        <w:rPr>
          <w:highlight w:val="yellow"/>
        </w:rPr>
        <w:t xml:space="preserve"> </w:t>
      </w:r>
      <w:commentRangeEnd w:id="8"/>
      <w:r w:rsidR="0007657D" w:rsidRPr="009D7DF6">
        <w:rPr>
          <w:rStyle w:val="CommentReference"/>
          <w:highlight w:val="yellow"/>
        </w:rPr>
        <w:commentReference w:id="8"/>
      </w:r>
      <w:r w:rsidR="00F72DB5" w:rsidRPr="009D7DF6">
        <w:rPr>
          <w:highlight w:val="yellow"/>
        </w:rPr>
        <w:t>This</w:t>
      </w:r>
      <w:r w:rsidR="00F72DB5">
        <w:t xml:space="preserve"> metaphor is effective because </w:t>
      </w:r>
      <w:r w:rsidR="00133EF1">
        <w:t xml:space="preserve">anyone </w:t>
      </w:r>
      <w:r w:rsidR="00F72DB5">
        <w:t>ca</w:t>
      </w:r>
      <w:r w:rsidR="00477638">
        <w:t xml:space="preserve">n compare to the sun’s rising. The rosebuds and the sun are effective metaphors that help describe how precious time is in </w:t>
      </w:r>
      <w:r w:rsidR="00133EF1">
        <w:t>life</w:t>
      </w:r>
      <w:r w:rsidR="00477638">
        <w:t xml:space="preserve">.  </w:t>
      </w:r>
    </w:p>
    <w:p w:rsidR="00742EAE" w:rsidRDefault="00E53A62" w:rsidP="004F5C06">
      <w:pPr>
        <w:spacing w:after="0" w:line="480" w:lineRule="auto"/>
        <w:ind w:firstLine="720"/>
      </w:pPr>
      <w:r>
        <w:t xml:space="preserve">Allusion </w:t>
      </w:r>
      <w:r w:rsidRPr="00F0730F">
        <w:rPr>
          <w:highlight w:val="yellow"/>
        </w:rPr>
        <w:t xml:space="preserve">is </w:t>
      </w:r>
      <w:commentRangeStart w:id="9"/>
      <w:del w:id="10" w:author=" " w:date="2009-12-12T20:52:00Z">
        <w:r w:rsidR="00F72DB5" w:rsidRPr="00F0730F" w:rsidDel="0007657D">
          <w:rPr>
            <w:highlight w:val="yellow"/>
          </w:rPr>
          <w:delText xml:space="preserve"> </w:delText>
        </w:r>
      </w:del>
      <w:commentRangeEnd w:id="9"/>
      <w:r w:rsidR="0007657D" w:rsidRPr="00F0730F">
        <w:rPr>
          <w:rStyle w:val="CommentReference"/>
          <w:highlight w:val="yellow"/>
        </w:rPr>
        <w:commentReference w:id="9"/>
      </w:r>
      <w:r w:rsidR="00F72DB5" w:rsidRPr="00F0730F">
        <w:rPr>
          <w:highlight w:val="yellow"/>
        </w:rPr>
        <w:t>a very</w:t>
      </w:r>
      <w:r w:rsidR="00F72DB5">
        <w:t xml:space="preserve"> effective way</w:t>
      </w:r>
      <w:r>
        <w:t xml:space="preserve"> to help give the poem depth and meaning</w:t>
      </w:r>
      <w:r w:rsidR="00F72DB5">
        <w:t xml:space="preserve">.  The first line of the poem, “Gather ye rosebuds while ye may” </w:t>
      </w:r>
      <w:r w:rsidR="001106C8">
        <w:t xml:space="preserve">is the same line which appears at end of the poem “De rosis </w:t>
      </w:r>
      <w:r w:rsidR="001106C8">
        <w:lastRenderedPageBreak/>
        <w:t>nascentibus” by Ausonius</w:t>
      </w:r>
      <w:r>
        <w:t xml:space="preserve"> (1)</w:t>
      </w:r>
      <w:r w:rsidR="001106C8">
        <w:t xml:space="preserve">. </w:t>
      </w:r>
      <w:r w:rsidR="00155A1D" w:rsidRPr="00155A1D">
        <w:t xml:space="preserve">The poem by Ausonius asks a young woman to enjoy herself before she grows old.  The main theme of “De rosis nascentibus” is carpe diem.  </w:t>
      </w:r>
      <w:r w:rsidR="00155A1D" w:rsidRPr="00155A1D">
        <w:rPr>
          <w:rStyle w:val="CommentReference"/>
        </w:rPr>
        <w:commentReference w:id="11"/>
      </w:r>
      <w:r w:rsidR="001106C8" w:rsidRPr="00155A1D">
        <w:t xml:space="preserve"> </w:t>
      </w:r>
      <w:r w:rsidR="00133EF1">
        <w:t>“To the Virgins, t</w:t>
      </w:r>
      <w:r>
        <w:t xml:space="preserve">o Make Much of Time” </w:t>
      </w:r>
      <w:r w:rsidR="001106C8">
        <w:t xml:space="preserve">is also an allusion to the ten virgins in the </w:t>
      </w:r>
      <w:r>
        <w:t xml:space="preserve">Bible </w:t>
      </w:r>
      <w:r w:rsidR="001106C8">
        <w:t xml:space="preserve">chapter Matthew 25:1-13.  In Matthew, bridesmaids waited for their groom with oil lamps.  </w:t>
      </w:r>
      <w:r w:rsidR="006640D3">
        <w:t>Some of the</w:t>
      </w:r>
      <w:r w:rsidR="001106C8">
        <w:t xml:space="preserve"> foolish bridesmaids did not put oil in their lamps and fell asleep.  Those who stayed up were ready </w:t>
      </w:r>
      <w:r w:rsidR="006640D3">
        <w:t>to leave with the groom when he appeared</w:t>
      </w:r>
      <w:r w:rsidR="001106C8">
        <w:t xml:space="preserve">, leaving </w:t>
      </w:r>
      <w:r w:rsidR="006640D3">
        <w:t>the sleeping</w:t>
      </w:r>
      <w:r w:rsidR="001106C8">
        <w:t xml:space="preserve"> bridesmaids behind.  Th</w:t>
      </w:r>
      <w:r w:rsidR="006640D3">
        <w:t>e moral</w:t>
      </w:r>
      <w:r w:rsidR="001106C8">
        <w:t xml:space="preserve"> of this story of Matthew is </w:t>
      </w:r>
      <w:r w:rsidR="00133EF1">
        <w:t xml:space="preserve">that the bridesmaids who were prepared </w:t>
      </w:r>
      <w:r w:rsidR="001106C8">
        <w:t>seize</w:t>
      </w:r>
      <w:r w:rsidR="00133EF1">
        <w:t xml:space="preserve">d the moment.  Those who fell asleep overlooked an important moment in their lives.  </w:t>
      </w:r>
      <w:r w:rsidR="006640D3">
        <w:t xml:space="preserve">Allusions to the Bible and to Ausonius </w:t>
      </w:r>
      <w:r w:rsidR="00326E8A">
        <w:t>help add depth and meaning to the poem</w:t>
      </w:r>
      <w:commentRangeStart w:id="12"/>
      <w:r w:rsidR="00326E8A">
        <w:t>.</w:t>
      </w:r>
      <w:commentRangeEnd w:id="12"/>
      <w:r w:rsidR="0007657D">
        <w:rPr>
          <w:rStyle w:val="CommentReference"/>
        </w:rPr>
        <w:commentReference w:id="12"/>
      </w:r>
      <w:r w:rsidR="00326E8A">
        <w:t xml:space="preserve">  </w:t>
      </w:r>
    </w:p>
    <w:p w:rsidR="001106C8" w:rsidRDefault="008E082A" w:rsidP="006648F1">
      <w:pPr>
        <w:spacing w:after="0" w:line="480" w:lineRule="auto"/>
        <w:ind w:firstLine="720"/>
      </w:pPr>
      <w:r w:rsidRPr="008E082A">
        <w:rPr>
          <w:highlight w:val="yellow"/>
        </w:rPr>
        <w:t xml:space="preserve">Rhyme is used as a literary device several times in this poem. </w:t>
      </w:r>
      <w:commentRangeStart w:id="13"/>
      <w:r w:rsidRPr="008E082A">
        <w:rPr>
          <w:highlight w:val="yellow"/>
        </w:rPr>
        <w:t xml:space="preserve">   </w:t>
      </w:r>
      <w:commentRangeEnd w:id="13"/>
      <w:r w:rsidR="0007657D" w:rsidRPr="008E082A">
        <w:rPr>
          <w:rStyle w:val="CommentReference"/>
          <w:highlight w:val="yellow"/>
        </w:rPr>
        <w:commentReference w:id="13"/>
      </w:r>
      <w:r w:rsidR="001106C8">
        <w:t>There are many uses of exact rhyme</w:t>
      </w:r>
      <w:r w:rsidR="004F5C06">
        <w:t>.  In every stanza, exact rhyme is used for</w:t>
      </w:r>
      <w:r w:rsidR="009841A9">
        <w:t xml:space="preserve"> the last word in the first and third line</w:t>
      </w:r>
      <w:r w:rsidR="00212B08">
        <w:t xml:space="preserve">s.  </w:t>
      </w:r>
      <w:r w:rsidR="00212B08" w:rsidRPr="00212B08">
        <w:rPr>
          <w:highlight w:val="yellow"/>
        </w:rPr>
        <w:t>The poem uses e</w:t>
      </w:r>
      <w:r w:rsidR="004F5C06" w:rsidRPr="00212B08">
        <w:rPr>
          <w:highlight w:val="yellow"/>
        </w:rPr>
        <w:t>xact rhyme</w:t>
      </w:r>
      <w:r w:rsidR="00212B08">
        <w:rPr>
          <w:highlight w:val="yellow"/>
        </w:rPr>
        <w:t xml:space="preserve"> </w:t>
      </w:r>
      <w:r w:rsidR="00212B08" w:rsidRPr="00212B08">
        <w:rPr>
          <w:highlight w:val="yellow"/>
        </w:rPr>
        <w:t>in</w:t>
      </w:r>
      <w:r w:rsidR="004F5C06" w:rsidRPr="00212B08">
        <w:rPr>
          <w:highlight w:val="yellow"/>
        </w:rPr>
        <w:t xml:space="preserve"> </w:t>
      </w:r>
      <w:commentRangeStart w:id="14"/>
      <w:r w:rsidR="004F5C06" w:rsidRPr="00212B08">
        <w:rPr>
          <w:highlight w:val="yellow"/>
        </w:rPr>
        <w:t xml:space="preserve"> </w:t>
      </w:r>
      <w:commentRangeEnd w:id="14"/>
      <w:r w:rsidR="0007657D" w:rsidRPr="00212B08">
        <w:rPr>
          <w:rStyle w:val="CommentReference"/>
          <w:highlight w:val="yellow"/>
        </w:rPr>
        <w:commentReference w:id="14"/>
      </w:r>
      <w:r w:rsidR="004F5C06" w:rsidRPr="00212B08">
        <w:rPr>
          <w:highlight w:val="yellow"/>
        </w:rPr>
        <w:t xml:space="preserve">the last </w:t>
      </w:r>
      <w:r w:rsidR="00212B08" w:rsidRPr="00212B08">
        <w:rPr>
          <w:highlight w:val="yellow"/>
        </w:rPr>
        <w:t>words</w:t>
      </w:r>
      <w:r w:rsidR="004F5C06" w:rsidRPr="00212B08">
        <w:rPr>
          <w:highlight w:val="yellow"/>
        </w:rPr>
        <w:t xml:space="preserve"> of </w:t>
      </w:r>
      <w:r w:rsidR="009841A9" w:rsidRPr="00212B08">
        <w:rPr>
          <w:highlight w:val="yellow"/>
        </w:rPr>
        <w:t>the second and fourth line</w:t>
      </w:r>
      <w:r w:rsidR="00212B08" w:rsidRPr="00212B08">
        <w:rPr>
          <w:highlight w:val="yellow"/>
        </w:rPr>
        <w:t>s</w:t>
      </w:r>
      <w:r w:rsidR="009841A9">
        <w:t xml:space="preserve">.  </w:t>
      </w:r>
      <w:r w:rsidR="00806C4A">
        <w:t>The most important use of exact rhyme can be seen in the last stanza.  The last words in the thirteenth and fifteenth line are “time” and “prime”</w:t>
      </w:r>
      <w:r w:rsidR="006648F1">
        <w:t xml:space="preserve"> (13</w:t>
      </w:r>
      <w:r w:rsidR="006C1CA9">
        <w:t>, 15</w:t>
      </w:r>
      <w:r w:rsidR="006648F1">
        <w:t>)</w:t>
      </w:r>
      <w:r w:rsidR="00806C4A">
        <w:t xml:space="preserve">.  </w:t>
      </w:r>
      <w:r w:rsidR="004F5C06">
        <w:t xml:space="preserve">The poem says that in the prime of life one should make the most out of the opportunities they are given.  This is important advice to follow in order to live a fulfilled and happy life. </w:t>
      </w:r>
      <w:r w:rsidR="00806C4A">
        <w:t>The last words in the fourteenth and sixteenth line are “marry” and “tarry”</w:t>
      </w:r>
      <w:r w:rsidR="006648F1">
        <w:t xml:space="preserve"> (14</w:t>
      </w:r>
      <w:r w:rsidR="006C1CA9">
        <w:t>, 16</w:t>
      </w:r>
      <w:r w:rsidR="006648F1">
        <w:t>)</w:t>
      </w:r>
      <w:r w:rsidR="00806C4A">
        <w:t xml:space="preserve">.  </w:t>
      </w:r>
      <w:r w:rsidR="004F5C06">
        <w:t xml:space="preserve">This line helps explain that there should be no delay in taking action.  </w:t>
      </w:r>
      <w:r w:rsidR="00806C4A">
        <w:t xml:space="preserve">This last stanza helps bring the poem to a conclusion.  </w:t>
      </w:r>
      <w:r w:rsidR="00133EF1">
        <w:t xml:space="preserve">Rhyme helps make the poem entertaining to read and give the poem meaning.  </w:t>
      </w:r>
      <w:r w:rsidR="00806C4A">
        <w:t xml:space="preserve">The poem ends with idea that while </w:t>
      </w:r>
      <w:r w:rsidR="00133EF1">
        <w:t>one is</w:t>
      </w:r>
      <w:r w:rsidR="00806C4A">
        <w:t xml:space="preserve"> young and in </w:t>
      </w:r>
      <w:r w:rsidR="00133EF1">
        <w:t>their</w:t>
      </w:r>
      <w:r w:rsidR="00806C4A">
        <w:t xml:space="preserve"> prime, </w:t>
      </w:r>
      <w:r w:rsidR="00133EF1">
        <w:t>they</w:t>
      </w:r>
      <w:r w:rsidR="00806C4A">
        <w:t xml:space="preserve"> should make the most of the time that </w:t>
      </w:r>
      <w:r w:rsidR="00133EF1">
        <w:t>they</w:t>
      </w:r>
      <w:r w:rsidR="00806C4A">
        <w:t xml:space="preserve"> have.  </w:t>
      </w:r>
    </w:p>
    <w:p w:rsidR="00806C4A" w:rsidRDefault="00806C4A" w:rsidP="004F5C06">
      <w:pPr>
        <w:spacing w:after="0" w:line="480" w:lineRule="auto"/>
        <w:ind w:firstLine="720"/>
      </w:pPr>
      <w:r>
        <w:t xml:space="preserve">“To the Virgins, to Make Much of Time” is a poem about seizing the moment.  </w:t>
      </w:r>
      <w:r w:rsidR="006D7493">
        <w:t>Metaphor, allusion, and rhyme are all used effectively to enforce th</w:t>
      </w:r>
      <w:r w:rsidR="004F5C06">
        <w:t>e idea that moments spent in childhood is</w:t>
      </w:r>
      <w:r w:rsidR="006D7493">
        <w:t xml:space="preserve"> precious.  The poem</w:t>
      </w:r>
      <w:r w:rsidR="00C0436C">
        <w:t xml:space="preserve"> is much more than a man convinc</w:t>
      </w:r>
      <w:r w:rsidR="006D7493">
        <w:t xml:space="preserve">ing a woman to sleep with him.  </w:t>
      </w:r>
      <w:r w:rsidR="00133EF1">
        <w:t>The poem describes many of the opportunities that are sometimes overlooked in life.  T</w:t>
      </w:r>
      <w:r w:rsidR="00C0436C">
        <w:t xml:space="preserve">he message of the poem is to not waste youth.  Seize the important moments of life while </w:t>
      </w:r>
      <w:r w:rsidR="004F5C06" w:rsidRPr="00133EF1">
        <w:t>in the prime of life</w:t>
      </w:r>
      <w:r w:rsidR="00C0436C" w:rsidRPr="00133EF1">
        <w:t xml:space="preserve">.  </w:t>
      </w:r>
    </w:p>
    <w:p w:rsidR="00133EF1" w:rsidRDefault="00133EF1" w:rsidP="004F5C06">
      <w:pPr>
        <w:spacing w:after="0" w:line="480" w:lineRule="auto"/>
        <w:ind w:firstLine="720"/>
      </w:pPr>
    </w:p>
    <w:p w:rsidR="00133EF1" w:rsidRDefault="00133EF1" w:rsidP="00133EF1">
      <w:pPr>
        <w:spacing w:after="0" w:line="480" w:lineRule="auto"/>
        <w:ind w:left="720" w:hanging="720"/>
        <w:jc w:val="center"/>
        <w:rPr>
          <w:rFonts w:cs="Tahoma"/>
          <w:color w:val="000000"/>
        </w:rPr>
      </w:pPr>
      <w:r>
        <w:rPr>
          <w:rFonts w:cs="Tahoma"/>
          <w:color w:val="000000"/>
        </w:rPr>
        <w:lastRenderedPageBreak/>
        <w:t>Works Cited</w:t>
      </w:r>
    </w:p>
    <w:p w:rsidR="00475CB9" w:rsidRPr="00133EF1" w:rsidRDefault="00475CB9" w:rsidP="00133EF1">
      <w:pPr>
        <w:spacing w:after="0" w:line="480" w:lineRule="auto"/>
        <w:ind w:left="720" w:hanging="720"/>
      </w:pPr>
      <w:r w:rsidRPr="00133EF1">
        <w:rPr>
          <w:rFonts w:cs="Tahoma"/>
          <w:color w:val="000000"/>
        </w:rPr>
        <w:t xml:space="preserve">Herrick, Robert. “To the Virgins, to Make Much of Time.” </w:t>
      </w:r>
      <w:r w:rsidRPr="00133EF1">
        <w:rPr>
          <w:rFonts w:cs="Tahoma"/>
          <w:color w:val="000000"/>
          <w:u w:val="single"/>
        </w:rPr>
        <w:t>Perrine's Literature: Structure, Sound, and Sense.</w:t>
      </w:r>
      <w:r w:rsidRPr="00133EF1">
        <w:rPr>
          <w:rFonts w:cs="Tahoma"/>
          <w:color w:val="000000"/>
        </w:rPr>
        <w:t xml:space="preserve"> Ninth ed. Ed. Thomas R. Arp and Greg Johnson. Belmont, CA:</w:t>
      </w:r>
    </w:p>
    <w:p w:rsidR="00475CB9" w:rsidRDefault="00475CB9" w:rsidP="00F72DB5">
      <w:pPr>
        <w:ind w:firstLine="720"/>
        <w:rPr>
          <w:ins w:id="15" w:author=" " w:date="2009-12-12T20:57:00Z"/>
        </w:rPr>
      </w:pPr>
    </w:p>
    <w:p w:rsidR="0007657D" w:rsidRDefault="0007657D" w:rsidP="00F72DB5">
      <w:pPr>
        <w:ind w:firstLine="720"/>
        <w:rPr>
          <w:ins w:id="16" w:author=" " w:date="2009-12-12T20:57:00Z"/>
        </w:rPr>
      </w:pPr>
    </w:p>
    <w:p w:rsidR="00B377F9" w:rsidRDefault="00EF79CB">
      <w:pPr>
        <w:pPrChange w:id="17" w:author=" " w:date="2009-12-12T20:57:00Z">
          <w:pPr>
            <w:ind w:firstLine="720"/>
          </w:pPr>
        </w:pPrChange>
      </w:pPr>
      <w:ins w:id="18" w:author=" " w:date="2009-12-12T20:57:00Z">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7.75pt;height:265.5pt">
              <v:imagedata r:id="rId7" o:title=""/>
            </v:shape>
          </w:pict>
        </w:r>
      </w:ins>
    </w:p>
    <w:sectPr w:rsidR="00B377F9" w:rsidSect="00133EF1">
      <w:headerReference w:type="default" r:id="rId8"/>
      <w:pgSz w:w="12240" w:h="15840"/>
      <w:pgMar w:top="1440" w:right="1440" w:bottom="1440" w:left="1440" w:header="720" w:footer="720" w:gutter="0"/>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M. Lane" w:date="2010-01-08T08:29:00Z" w:initials="M. Lane">
    <w:p w:rsidR="00D8693E" w:rsidRDefault="00D8693E">
      <w:pPr>
        <w:pStyle w:val="CommentText"/>
      </w:pPr>
      <w:r>
        <w:rPr>
          <w:rStyle w:val="CommentReference"/>
        </w:rPr>
        <w:annotationRef/>
      </w:r>
      <w:r>
        <w:t>SIGNED: M. Lane – 1.8.10</w:t>
      </w:r>
    </w:p>
  </w:comment>
  <w:comment w:id="1" w:author=" " w:date="2009-12-12T20:48:00Z" w:initials="MSOffice">
    <w:p w:rsidR="0007657D" w:rsidRDefault="0007657D">
      <w:pPr>
        <w:pStyle w:val="CommentText"/>
      </w:pPr>
      <w:r>
        <w:rPr>
          <w:rStyle w:val="CommentReference"/>
        </w:rPr>
        <w:annotationRef/>
      </w:r>
      <w:r>
        <w:t>5.3</w:t>
      </w:r>
    </w:p>
  </w:comment>
  <w:comment w:id="2" w:author=" " w:date="2009-12-12T20:49:00Z" w:initials="MSOffice">
    <w:p w:rsidR="0007657D" w:rsidRDefault="0007657D">
      <w:pPr>
        <w:pStyle w:val="CommentText"/>
      </w:pPr>
      <w:r>
        <w:rPr>
          <w:rStyle w:val="CommentReference"/>
        </w:rPr>
        <w:annotationRef/>
      </w:r>
      <w:r>
        <w:t>This sentence seems out of place</w:t>
      </w:r>
    </w:p>
  </w:comment>
  <w:comment w:id="3" w:author=" " w:date="2010-01-07T19:47:00Z" w:initials="MSOffice">
    <w:p w:rsidR="0007657D" w:rsidRDefault="0007657D">
      <w:pPr>
        <w:pStyle w:val="CommentText"/>
      </w:pPr>
      <w:r>
        <w:rPr>
          <w:rStyle w:val="CommentReference"/>
        </w:rPr>
        <w:annotationRef/>
      </w:r>
      <w:r w:rsidR="006C22A4">
        <w:t>16.2</w:t>
      </w:r>
    </w:p>
  </w:comment>
  <w:comment w:id="4" w:author=" " w:date="2009-12-12T20:50:00Z" w:initials="MSOffice">
    <w:p w:rsidR="0007657D" w:rsidRDefault="0007657D">
      <w:pPr>
        <w:pStyle w:val="CommentText"/>
      </w:pPr>
      <w:r>
        <w:rPr>
          <w:rStyle w:val="CommentReference"/>
        </w:rPr>
        <w:annotationRef/>
      </w:r>
      <w:r>
        <w:t>5.4</w:t>
      </w:r>
    </w:p>
  </w:comment>
  <w:comment w:id="6" w:author=" " w:date="2009-12-12T20:51:00Z" w:initials="MSOffice">
    <w:p w:rsidR="0007657D" w:rsidRDefault="0007657D">
      <w:pPr>
        <w:pStyle w:val="CommentText"/>
      </w:pPr>
      <w:r>
        <w:rPr>
          <w:rStyle w:val="CommentReference"/>
        </w:rPr>
        <w:annotationRef/>
      </w:r>
      <w:r>
        <w:t>16.1</w:t>
      </w:r>
    </w:p>
  </w:comment>
  <w:comment w:id="7" w:author=" " w:date="2009-12-12T20:52:00Z" w:initials="MSOffice">
    <w:p w:rsidR="0007657D" w:rsidRDefault="0007657D">
      <w:pPr>
        <w:pStyle w:val="CommentText"/>
      </w:pPr>
      <w:r>
        <w:rPr>
          <w:rStyle w:val="CommentReference"/>
        </w:rPr>
        <w:annotationRef/>
      </w:r>
      <w:r>
        <w:t>this should be implied in your analysis</w:t>
      </w:r>
    </w:p>
  </w:comment>
  <w:comment w:id="8" w:author=" " w:date="2009-12-12T20:52:00Z" w:initials="MSOffice">
    <w:p w:rsidR="0007657D" w:rsidRDefault="0007657D">
      <w:pPr>
        <w:pStyle w:val="CommentText"/>
      </w:pPr>
      <w:r>
        <w:rPr>
          <w:rStyle w:val="CommentReference"/>
        </w:rPr>
        <w:annotationRef/>
      </w:r>
      <w:r>
        <w:t>9.3</w:t>
      </w:r>
    </w:p>
  </w:comment>
  <w:comment w:id="9" w:author=" " w:date="2009-12-12T20:52:00Z" w:initials="MSOffice">
    <w:p w:rsidR="0007657D" w:rsidRDefault="0007657D">
      <w:pPr>
        <w:pStyle w:val="CommentText"/>
      </w:pPr>
      <w:r>
        <w:rPr>
          <w:rStyle w:val="CommentReference"/>
        </w:rPr>
        <w:annotationRef/>
      </w:r>
      <w:r>
        <w:t>9.3 – just remove it?</w:t>
      </w:r>
    </w:p>
  </w:comment>
  <w:comment w:id="11" w:author=" " w:date="2010-01-06T19:39:00Z" w:initials="MSOffice">
    <w:p w:rsidR="00155A1D" w:rsidRDefault="00155A1D" w:rsidP="00155A1D">
      <w:pPr>
        <w:pStyle w:val="CommentText"/>
      </w:pPr>
      <w:r>
        <w:rPr>
          <w:rStyle w:val="CommentReference"/>
        </w:rPr>
        <w:annotationRef/>
      </w:r>
      <w:r>
        <w:t>this is interesting; I know I told you not to, but, in the future, this may be obscure enough NOT to be considered common knowledge; don’t worry about it now; jus t remember it for the future</w:t>
      </w:r>
    </w:p>
  </w:comment>
  <w:comment w:id="12" w:author=" " w:date="2009-12-12T20:54:00Z" w:initials="MSOffice">
    <w:p w:rsidR="0007657D" w:rsidRDefault="0007657D">
      <w:pPr>
        <w:pStyle w:val="CommentText"/>
      </w:pPr>
      <w:r>
        <w:rPr>
          <w:rStyle w:val="CommentReference"/>
        </w:rPr>
        <w:annotationRef/>
      </w:r>
      <w:r>
        <w:t>good job finding this information</w:t>
      </w:r>
    </w:p>
  </w:comment>
  <w:comment w:id="13" w:author=" " w:date="2009-12-12T20:56:00Z" w:initials="MSOffice">
    <w:p w:rsidR="0007657D" w:rsidRDefault="0007657D">
      <w:pPr>
        <w:pStyle w:val="CommentText"/>
      </w:pPr>
      <w:r>
        <w:rPr>
          <w:rStyle w:val="CommentReference"/>
        </w:rPr>
        <w:annotationRef/>
      </w:r>
      <w:r>
        <w:t>make a comment about rhyme in general; this sentence is deceiving because it sounds like there are no other literary devices in the poem</w:t>
      </w:r>
    </w:p>
  </w:comment>
  <w:comment w:id="14" w:author=" " w:date="2009-12-12T20:56:00Z" w:initials="MSOffice">
    <w:p w:rsidR="0007657D" w:rsidRDefault="0007657D">
      <w:pPr>
        <w:pStyle w:val="CommentText"/>
      </w:pPr>
      <w:r>
        <w:rPr>
          <w:rStyle w:val="CommentReference"/>
        </w:rPr>
        <w:annotationRef/>
      </w:r>
      <w:r>
        <w:t>9.3</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77F9" w:rsidRDefault="00B377F9" w:rsidP="00133EF1">
      <w:pPr>
        <w:spacing w:after="0" w:line="240" w:lineRule="auto"/>
      </w:pPr>
      <w:r>
        <w:separator/>
      </w:r>
    </w:p>
  </w:endnote>
  <w:endnote w:type="continuationSeparator" w:id="0">
    <w:p w:rsidR="00B377F9" w:rsidRDefault="00B377F9" w:rsidP="00133EF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77F9" w:rsidRDefault="00B377F9" w:rsidP="00133EF1">
      <w:pPr>
        <w:spacing w:after="0" w:line="240" w:lineRule="auto"/>
      </w:pPr>
      <w:r>
        <w:separator/>
      </w:r>
    </w:p>
  </w:footnote>
  <w:footnote w:type="continuationSeparator" w:id="0">
    <w:p w:rsidR="00B377F9" w:rsidRDefault="00B377F9" w:rsidP="00133EF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EF1" w:rsidRDefault="00133EF1" w:rsidP="00133EF1">
    <w:pPr>
      <w:pStyle w:val="Header"/>
      <w:jc w:val="right"/>
    </w:pPr>
    <w:r>
      <w:t xml:space="preserve">Brinling </w:t>
    </w:r>
    <w:fldSimple w:instr=" PAGE   \* MERGEFORMAT ">
      <w:r w:rsidR="00EF79CB">
        <w:rPr>
          <w:noProof/>
        </w:rPr>
        <w:t>2</w:t>
      </w:r>
    </w:fldSimple>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C689A"/>
    <w:rsid w:val="0007657D"/>
    <w:rsid w:val="000B415C"/>
    <w:rsid w:val="000F0918"/>
    <w:rsid w:val="001106C8"/>
    <w:rsid w:val="001135C0"/>
    <w:rsid w:val="00133EF1"/>
    <w:rsid w:val="0014024D"/>
    <w:rsid w:val="00155A1D"/>
    <w:rsid w:val="00165C76"/>
    <w:rsid w:val="001761B7"/>
    <w:rsid w:val="00212B08"/>
    <w:rsid w:val="00326E8A"/>
    <w:rsid w:val="003A1261"/>
    <w:rsid w:val="003C689A"/>
    <w:rsid w:val="00475CB9"/>
    <w:rsid w:val="00477638"/>
    <w:rsid w:val="004F5C06"/>
    <w:rsid w:val="00645C87"/>
    <w:rsid w:val="006640D3"/>
    <w:rsid w:val="006648F1"/>
    <w:rsid w:val="00687994"/>
    <w:rsid w:val="006C1CA9"/>
    <w:rsid w:val="006C22A4"/>
    <w:rsid w:val="006D7493"/>
    <w:rsid w:val="00740EF5"/>
    <w:rsid w:val="00742EAE"/>
    <w:rsid w:val="00806C4A"/>
    <w:rsid w:val="00864D1D"/>
    <w:rsid w:val="008D4DD8"/>
    <w:rsid w:val="008E082A"/>
    <w:rsid w:val="008E1281"/>
    <w:rsid w:val="008F721F"/>
    <w:rsid w:val="009841A9"/>
    <w:rsid w:val="009B6553"/>
    <w:rsid w:val="009C353A"/>
    <w:rsid w:val="009C3A19"/>
    <w:rsid w:val="009D7DF6"/>
    <w:rsid w:val="00A14615"/>
    <w:rsid w:val="00A218D5"/>
    <w:rsid w:val="00A45AD7"/>
    <w:rsid w:val="00A66965"/>
    <w:rsid w:val="00AD2130"/>
    <w:rsid w:val="00B377F9"/>
    <w:rsid w:val="00BC0A58"/>
    <w:rsid w:val="00C0436C"/>
    <w:rsid w:val="00D063E5"/>
    <w:rsid w:val="00D15F42"/>
    <w:rsid w:val="00D25846"/>
    <w:rsid w:val="00D8693E"/>
    <w:rsid w:val="00E53A62"/>
    <w:rsid w:val="00EF79CB"/>
    <w:rsid w:val="00F0730F"/>
    <w:rsid w:val="00F13CFF"/>
    <w:rsid w:val="00F27156"/>
    <w:rsid w:val="00F507F5"/>
    <w:rsid w:val="00F72D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8D5"/>
    <w:pPr>
      <w:spacing w:after="200" w:line="276" w:lineRule="auto"/>
    </w:pPr>
    <w:rPr>
      <w:sz w:val="22"/>
      <w:szCs w:val="22"/>
    </w:rPr>
  </w:style>
  <w:style w:type="paragraph" w:styleId="Heading2">
    <w:name w:val="heading 2"/>
    <w:basedOn w:val="Normal"/>
    <w:link w:val="Heading2Char"/>
    <w:uiPriority w:val="9"/>
    <w:qFormat/>
    <w:rsid w:val="003C689A"/>
    <w:pPr>
      <w:spacing w:before="100" w:beforeAutospacing="1" w:after="100" w:afterAutospacing="1" w:line="240" w:lineRule="auto"/>
      <w:outlineLvl w:val="1"/>
    </w:pPr>
    <w:rPr>
      <w:rFonts w:ascii="Times New Roman" w:eastAsia="Times New Roman" w:hAnsi="Times New Roman"/>
      <w:b/>
      <w:bCs/>
      <w:sz w:val="36"/>
      <w:szCs w:val="36"/>
    </w:rPr>
  </w:style>
  <w:style w:type="paragraph" w:styleId="Heading4">
    <w:name w:val="heading 4"/>
    <w:basedOn w:val="Normal"/>
    <w:link w:val="Heading4Char"/>
    <w:uiPriority w:val="9"/>
    <w:qFormat/>
    <w:rsid w:val="003C689A"/>
    <w:pPr>
      <w:spacing w:before="100" w:beforeAutospacing="1" w:after="100" w:afterAutospacing="1" w:line="240" w:lineRule="auto"/>
      <w:outlineLvl w:val="3"/>
    </w:pPr>
    <w:rPr>
      <w:rFonts w:ascii="Times New Roman" w:eastAsia="Times New Roman" w:hAnsi="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C689A"/>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3C689A"/>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3C689A"/>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iPriority w:val="99"/>
    <w:unhideWhenUsed/>
    <w:rsid w:val="00133EF1"/>
    <w:pPr>
      <w:tabs>
        <w:tab w:val="center" w:pos="4680"/>
        <w:tab w:val="right" w:pos="9360"/>
      </w:tabs>
    </w:pPr>
  </w:style>
  <w:style w:type="character" w:customStyle="1" w:styleId="HeaderChar">
    <w:name w:val="Header Char"/>
    <w:basedOn w:val="DefaultParagraphFont"/>
    <w:link w:val="Header"/>
    <w:uiPriority w:val="99"/>
    <w:rsid w:val="00133EF1"/>
    <w:rPr>
      <w:sz w:val="22"/>
      <w:szCs w:val="22"/>
    </w:rPr>
  </w:style>
  <w:style w:type="paragraph" w:styleId="Footer">
    <w:name w:val="footer"/>
    <w:basedOn w:val="Normal"/>
    <w:link w:val="FooterChar"/>
    <w:uiPriority w:val="99"/>
    <w:semiHidden/>
    <w:unhideWhenUsed/>
    <w:rsid w:val="00133EF1"/>
    <w:pPr>
      <w:tabs>
        <w:tab w:val="center" w:pos="4680"/>
        <w:tab w:val="right" w:pos="9360"/>
      </w:tabs>
    </w:pPr>
  </w:style>
  <w:style w:type="character" w:customStyle="1" w:styleId="FooterChar">
    <w:name w:val="Footer Char"/>
    <w:basedOn w:val="DefaultParagraphFont"/>
    <w:link w:val="Footer"/>
    <w:uiPriority w:val="99"/>
    <w:semiHidden/>
    <w:rsid w:val="00133EF1"/>
    <w:rPr>
      <w:sz w:val="22"/>
      <w:szCs w:val="22"/>
    </w:rPr>
  </w:style>
  <w:style w:type="paragraph" w:styleId="NoSpacing">
    <w:name w:val="No Spacing"/>
    <w:link w:val="NoSpacingChar"/>
    <w:uiPriority w:val="1"/>
    <w:qFormat/>
    <w:rsid w:val="006C1CA9"/>
    <w:rPr>
      <w:rFonts w:eastAsia="Times New Roman"/>
      <w:sz w:val="22"/>
      <w:szCs w:val="22"/>
    </w:rPr>
  </w:style>
  <w:style w:type="character" w:customStyle="1" w:styleId="NoSpacingChar">
    <w:name w:val="No Spacing Char"/>
    <w:basedOn w:val="DefaultParagraphFont"/>
    <w:link w:val="NoSpacing"/>
    <w:uiPriority w:val="1"/>
    <w:rsid w:val="006C1CA9"/>
    <w:rPr>
      <w:rFonts w:eastAsia="Times New Roman"/>
      <w:sz w:val="22"/>
      <w:szCs w:val="22"/>
      <w:lang w:val="en-US" w:eastAsia="en-US" w:bidi="ar-SA"/>
    </w:rPr>
  </w:style>
  <w:style w:type="paragraph" w:styleId="BalloonText">
    <w:name w:val="Balloon Text"/>
    <w:basedOn w:val="Normal"/>
    <w:link w:val="BalloonTextChar"/>
    <w:uiPriority w:val="99"/>
    <w:semiHidden/>
    <w:unhideWhenUsed/>
    <w:rsid w:val="006C1C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1CA9"/>
    <w:rPr>
      <w:rFonts w:ascii="Tahoma" w:hAnsi="Tahoma" w:cs="Tahoma"/>
      <w:sz w:val="16"/>
      <w:szCs w:val="16"/>
    </w:rPr>
  </w:style>
  <w:style w:type="character" w:styleId="CommentReference">
    <w:name w:val="annotation reference"/>
    <w:basedOn w:val="DefaultParagraphFont"/>
    <w:uiPriority w:val="99"/>
    <w:semiHidden/>
    <w:unhideWhenUsed/>
    <w:rsid w:val="0007657D"/>
    <w:rPr>
      <w:sz w:val="16"/>
      <w:szCs w:val="16"/>
    </w:rPr>
  </w:style>
  <w:style w:type="paragraph" w:styleId="CommentText">
    <w:name w:val="annotation text"/>
    <w:basedOn w:val="Normal"/>
    <w:link w:val="CommentTextChar"/>
    <w:uiPriority w:val="99"/>
    <w:semiHidden/>
    <w:unhideWhenUsed/>
    <w:rsid w:val="0007657D"/>
    <w:rPr>
      <w:sz w:val="20"/>
      <w:szCs w:val="20"/>
    </w:rPr>
  </w:style>
  <w:style w:type="character" w:customStyle="1" w:styleId="CommentTextChar">
    <w:name w:val="Comment Text Char"/>
    <w:basedOn w:val="DefaultParagraphFont"/>
    <w:link w:val="CommentText"/>
    <w:uiPriority w:val="99"/>
    <w:semiHidden/>
    <w:rsid w:val="0007657D"/>
  </w:style>
  <w:style w:type="paragraph" w:styleId="CommentSubject">
    <w:name w:val="annotation subject"/>
    <w:basedOn w:val="CommentText"/>
    <w:next w:val="CommentText"/>
    <w:link w:val="CommentSubjectChar"/>
    <w:uiPriority w:val="99"/>
    <w:semiHidden/>
    <w:unhideWhenUsed/>
    <w:rsid w:val="0007657D"/>
    <w:rPr>
      <w:b/>
      <w:bCs/>
    </w:rPr>
  </w:style>
  <w:style w:type="character" w:customStyle="1" w:styleId="CommentSubjectChar">
    <w:name w:val="Comment Subject Char"/>
    <w:basedOn w:val="CommentTextChar"/>
    <w:link w:val="CommentSubject"/>
    <w:uiPriority w:val="99"/>
    <w:semiHidden/>
    <w:rsid w:val="0007657D"/>
    <w:rPr>
      <w:b/>
      <w:bCs/>
    </w:rPr>
  </w:style>
</w:styles>
</file>

<file path=word/webSettings.xml><?xml version="1.0" encoding="utf-8"?>
<w:webSettings xmlns:r="http://schemas.openxmlformats.org/officeDocument/2006/relationships" xmlns:w="http://schemas.openxmlformats.org/wordprocessingml/2006/main">
  <w:divs>
    <w:div w:id="221259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774</Words>
  <Characters>4415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Nathan Brinling</dc:creator>
  <cp:lastModifiedBy>Nathan Brinling</cp:lastModifiedBy>
  <cp:revision>2</cp:revision>
  <dcterms:created xsi:type="dcterms:W3CDTF">2010-01-14T03:31:00Z</dcterms:created>
  <dcterms:modified xsi:type="dcterms:W3CDTF">2010-01-14T03:31:00Z</dcterms:modified>
</cp:coreProperties>
</file>